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66CE7633"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r w:rsidR="00121499">
        <w:rPr>
          <w:rStyle w:val="Strong"/>
          <w:b/>
          <w:bCs w:val="0"/>
          <w:sz w:val="24"/>
          <w:szCs w:val="24"/>
        </w:rPr>
        <w:t>25</w:t>
      </w:r>
      <w:r w:rsidR="00D7229C" w:rsidRPr="00487A5C">
        <w:rPr>
          <w:rStyle w:val="Strong"/>
          <w:b/>
          <w:bCs w:val="0"/>
          <w:sz w:val="24"/>
          <w:szCs w:val="24"/>
        </w:rPr>
        <w:t>-</w:t>
      </w:r>
      <w:r w:rsidR="00121499">
        <w:rPr>
          <w:rStyle w:val="Strong"/>
          <w:b/>
          <w:bCs w:val="0"/>
          <w:sz w:val="24"/>
          <w:szCs w:val="24"/>
        </w:rPr>
        <w:t>W001</w:t>
      </w:r>
      <w:r w:rsidR="007C0D3A" w:rsidRPr="00487A5C">
        <w:rPr>
          <w:rStyle w:val="Strong"/>
          <w:b/>
          <w:bCs w:val="0"/>
          <w:sz w:val="24"/>
          <w:szCs w:val="24"/>
        </w:rPr>
        <w:t>-</w:t>
      </w:r>
      <w:bookmarkEnd w:id="1"/>
      <w:bookmarkEnd w:id="2"/>
      <w:bookmarkEnd w:id="3"/>
      <w:bookmarkEnd w:id="4"/>
      <w:r w:rsidR="00121499">
        <w:rPr>
          <w:rStyle w:val="Strong"/>
          <w:b/>
          <w:bCs w:val="0"/>
          <w:sz w:val="24"/>
          <w:szCs w:val="24"/>
        </w:rPr>
        <w:t>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E67C6D" w:rsidRDefault="00DE3F38" w:rsidP="006E17EC">
            <w:pPr>
              <w:pStyle w:val="TableContents"/>
              <w:rPr>
                <w:rFonts w:asciiTheme="minorHAnsi" w:hAnsiTheme="minorHAnsi"/>
                <w:sz w:val="22"/>
                <w:szCs w:val="22"/>
                <w:lang w:eastAsia="en-US"/>
              </w:rPr>
            </w:pPr>
            <w:r w:rsidRPr="00E67C6D">
              <w:rPr>
                <w:rFonts w:asciiTheme="minorHAnsi" w:hAnsiTheme="minorHAnsi"/>
                <w:sz w:val="22"/>
                <w:szCs w:val="22"/>
                <w:lang w:eastAsia="en-US"/>
              </w:rPr>
              <w:t xml:space="preserve">Firm/consortium’s experience and reputation </w:t>
            </w:r>
            <w:r w:rsidR="00B52A14" w:rsidRPr="00E67C6D">
              <w:rPr>
                <w:rFonts w:asciiTheme="minorHAnsi" w:hAnsiTheme="minorHAnsi"/>
                <w:sz w:val="22"/>
                <w:szCs w:val="22"/>
                <w:lang w:eastAsia="en-US"/>
              </w:rPr>
              <w:t>with</w:t>
            </w:r>
            <w:r w:rsidRPr="00E67C6D">
              <w:rPr>
                <w:rFonts w:asciiTheme="minorHAnsi" w:hAnsiTheme="minorHAnsi"/>
                <w:sz w:val="22"/>
                <w:szCs w:val="22"/>
                <w:lang w:eastAsia="en-US"/>
              </w:rPr>
              <w:t xml:space="preserve"> similar </w:t>
            </w:r>
            <w:r w:rsidR="00AD3DBB" w:rsidRPr="00E67C6D">
              <w:rPr>
                <w:rFonts w:asciiTheme="minorHAnsi" w:hAnsiTheme="minorHAnsi"/>
                <w:sz w:val="22"/>
                <w:szCs w:val="22"/>
                <w:lang w:eastAsia="en-US"/>
              </w:rPr>
              <w:t xml:space="preserve">supply of </w:t>
            </w:r>
            <w:r w:rsidR="002340EA" w:rsidRPr="00E67C6D">
              <w:rPr>
                <w:rFonts w:asciiTheme="minorHAnsi" w:hAnsiTheme="minorHAnsi"/>
                <w:sz w:val="22"/>
                <w:szCs w:val="22"/>
                <w:lang w:eastAsia="en-US"/>
              </w:rPr>
              <w:t>Works</w:t>
            </w:r>
          </w:p>
        </w:tc>
        <w:tc>
          <w:tcPr>
            <w:tcW w:w="5367" w:type="dxa"/>
            <w:shd w:val="clear" w:color="auto" w:fill="auto"/>
          </w:tcPr>
          <w:p w14:paraId="3ADDF29E" w14:textId="46F53344" w:rsidR="006E17EC" w:rsidRPr="00E67C6D" w:rsidRDefault="00E67C6D" w:rsidP="005B38E4">
            <w:pPr>
              <w:pStyle w:val="TableContents"/>
              <w:numPr>
                <w:ilvl w:val="0"/>
                <w:numId w:val="3"/>
              </w:numPr>
              <w:rPr>
                <w:rFonts w:asciiTheme="minorHAnsi" w:hAnsiTheme="minorHAnsi"/>
                <w:sz w:val="22"/>
                <w:szCs w:val="22"/>
              </w:rPr>
            </w:pPr>
            <w:r>
              <w:rPr>
                <w:rFonts w:asciiTheme="minorHAnsi" w:hAnsiTheme="minorHAnsi"/>
                <w:sz w:val="22"/>
                <w:szCs w:val="22"/>
              </w:rPr>
              <w:t>At least 2 references from similar projects</w:t>
            </w:r>
          </w:p>
        </w:tc>
        <w:tc>
          <w:tcPr>
            <w:tcW w:w="1360" w:type="dxa"/>
            <w:shd w:val="clear" w:color="auto" w:fill="auto"/>
            <w:vAlign w:val="center"/>
          </w:tcPr>
          <w:p w14:paraId="6FB170A3" w14:textId="720CDCEA" w:rsidR="006E17EC" w:rsidRPr="00E67C6D" w:rsidRDefault="00E67C6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E67C6D" w:rsidRDefault="00AD3DBB" w:rsidP="006E17EC">
            <w:pPr>
              <w:pStyle w:val="TableContents"/>
              <w:rPr>
                <w:rFonts w:asciiTheme="minorHAnsi" w:hAnsiTheme="minorHAnsi"/>
                <w:sz w:val="22"/>
                <w:szCs w:val="22"/>
                <w:lang w:eastAsia="en-US"/>
              </w:rPr>
            </w:pPr>
            <w:r w:rsidRPr="00E67C6D">
              <w:rPr>
                <w:rFonts w:asciiTheme="minorHAnsi" w:hAnsiTheme="minorHAnsi"/>
                <w:sz w:val="22"/>
                <w:szCs w:val="22"/>
                <w:lang w:eastAsia="en-US"/>
              </w:rPr>
              <w:t>Delivery time</w:t>
            </w:r>
          </w:p>
        </w:tc>
        <w:tc>
          <w:tcPr>
            <w:tcW w:w="5367" w:type="dxa"/>
            <w:shd w:val="clear" w:color="auto" w:fill="auto"/>
          </w:tcPr>
          <w:p w14:paraId="4BA71FA2" w14:textId="4866483F" w:rsidR="006E17EC" w:rsidRPr="00E67C6D" w:rsidRDefault="00E67C6D" w:rsidP="001D3BEC">
            <w:pPr>
              <w:pStyle w:val="TableContents"/>
              <w:numPr>
                <w:ilvl w:val="0"/>
                <w:numId w:val="4"/>
              </w:numPr>
              <w:rPr>
                <w:rFonts w:asciiTheme="minorHAnsi" w:hAnsiTheme="minorHAnsi"/>
                <w:sz w:val="22"/>
                <w:szCs w:val="22"/>
              </w:rPr>
            </w:pPr>
            <w:r>
              <w:rPr>
                <w:rFonts w:asciiTheme="minorHAnsi" w:hAnsiTheme="minorHAnsi"/>
                <w:sz w:val="22"/>
                <w:szCs w:val="22"/>
              </w:rPr>
              <w:t>Clear workplan</w:t>
            </w:r>
          </w:p>
        </w:tc>
        <w:tc>
          <w:tcPr>
            <w:tcW w:w="1360" w:type="dxa"/>
            <w:shd w:val="clear" w:color="auto" w:fill="auto"/>
            <w:vAlign w:val="center"/>
          </w:tcPr>
          <w:p w14:paraId="657554B4" w14:textId="09D1D3CD" w:rsidR="006E17EC" w:rsidRPr="00E67C6D" w:rsidRDefault="00E67C6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7395E14D" w14:textId="77777777" w:rsidTr="006E17EC">
        <w:trPr>
          <w:cantSplit/>
          <w:tblHeader/>
        </w:trPr>
        <w:tc>
          <w:tcPr>
            <w:tcW w:w="2430" w:type="dxa"/>
            <w:shd w:val="clear" w:color="auto" w:fill="auto"/>
            <w:vAlign w:val="center"/>
          </w:tcPr>
          <w:p w14:paraId="58A5C5B6" w14:textId="1CD5D568" w:rsidR="006E17EC" w:rsidRPr="00E67C6D" w:rsidRDefault="00E67C6D"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Team composition </w:t>
            </w:r>
          </w:p>
        </w:tc>
        <w:tc>
          <w:tcPr>
            <w:tcW w:w="5367" w:type="dxa"/>
            <w:shd w:val="clear" w:color="auto" w:fill="auto"/>
          </w:tcPr>
          <w:p w14:paraId="23A8F695" w14:textId="0E8616D5" w:rsidR="00472BAB" w:rsidRPr="00472BAB" w:rsidRDefault="00121499" w:rsidP="00472BAB">
            <w:pPr>
              <w:pStyle w:val="TableContents"/>
              <w:numPr>
                <w:ilvl w:val="0"/>
                <w:numId w:val="5"/>
              </w:numPr>
              <w:rPr>
                <w:rFonts w:asciiTheme="minorHAnsi" w:hAnsiTheme="minorHAnsi"/>
                <w:sz w:val="22"/>
                <w:szCs w:val="22"/>
              </w:rPr>
            </w:pPr>
            <w:r>
              <w:rPr>
                <w:rFonts w:asciiTheme="minorHAnsi" w:hAnsiTheme="minorHAnsi"/>
                <w:sz w:val="22"/>
                <w:szCs w:val="22"/>
              </w:rPr>
              <w:t>Details &amp;</w:t>
            </w:r>
            <w:r w:rsidR="00110C2C">
              <w:rPr>
                <w:rFonts w:asciiTheme="minorHAnsi" w:hAnsiTheme="minorHAnsi"/>
                <w:sz w:val="22"/>
                <w:szCs w:val="22"/>
              </w:rPr>
              <w:t xml:space="preserve"> qualifications</w:t>
            </w:r>
            <w:r w:rsidR="00432E5C">
              <w:rPr>
                <w:rFonts w:asciiTheme="minorHAnsi" w:hAnsiTheme="minorHAnsi"/>
                <w:sz w:val="22"/>
                <w:szCs w:val="22"/>
              </w:rPr>
              <w:t>, CVs</w:t>
            </w:r>
            <w:r w:rsidR="00110C2C">
              <w:rPr>
                <w:rFonts w:asciiTheme="minorHAnsi" w:hAnsiTheme="minorHAnsi"/>
                <w:sz w:val="22"/>
                <w:szCs w:val="22"/>
              </w:rPr>
              <w:t xml:space="preserve"> </w:t>
            </w:r>
            <w:r w:rsidR="00E67C6D">
              <w:rPr>
                <w:rFonts w:asciiTheme="minorHAnsi" w:hAnsiTheme="minorHAnsi"/>
                <w:sz w:val="22"/>
                <w:szCs w:val="22"/>
              </w:rPr>
              <w:t>of specialised contractors</w:t>
            </w:r>
            <w:r w:rsidR="00432E5C">
              <w:rPr>
                <w:rFonts w:asciiTheme="minorHAnsi" w:hAnsiTheme="minorHAnsi"/>
                <w:sz w:val="22"/>
                <w:szCs w:val="22"/>
              </w:rPr>
              <w:t>/</w:t>
            </w:r>
            <w:r w:rsidR="0036557B">
              <w:rPr>
                <w:rFonts w:asciiTheme="minorHAnsi" w:hAnsiTheme="minorHAnsi"/>
                <w:sz w:val="22"/>
                <w:szCs w:val="22"/>
              </w:rPr>
              <w:t>key personnel</w:t>
            </w:r>
            <w:r w:rsidR="00110C2C">
              <w:rPr>
                <w:rFonts w:asciiTheme="minorHAnsi" w:hAnsiTheme="minorHAnsi"/>
                <w:sz w:val="22"/>
                <w:szCs w:val="22"/>
              </w:rPr>
              <w:t xml:space="preserve">-e.g </w:t>
            </w:r>
            <w:r>
              <w:rPr>
                <w:rFonts w:asciiTheme="minorHAnsi" w:hAnsiTheme="minorHAnsi"/>
                <w:sz w:val="22"/>
                <w:szCs w:val="22"/>
              </w:rPr>
              <w:t xml:space="preserve">Site Supervisor, foreman, </w:t>
            </w:r>
            <w:r w:rsidR="00110C2C">
              <w:rPr>
                <w:rFonts w:asciiTheme="minorHAnsi" w:hAnsiTheme="minorHAnsi"/>
                <w:sz w:val="22"/>
                <w:szCs w:val="22"/>
              </w:rPr>
              <w:t>plumber, electrician</w:t>
            </w:r>
            <w:r>
              <w:rPr>
                <w:rFonts w:asciiTheme="minorHAnsi" w:hAnsiTheme="minorHAnsi"/>
                <w:sz w:val="22"/>
                <w:szCs w:val="22"/>
              </w:rPr>
              <w:t>, carpenter</w:t>
            </w:r>
            <w:r w:rsidR="00110C2C">
              <w:rPr>
                <w:rFonts w:asciiTheme="minorHAnsi" w:hAnsiTheme="minorHAnsi"/>
                <w:sz w:val="22"/>
                <w:szCs w:val="22"/>
              </w:rPr>
              <w:t>.</w:t>
            </w:r>
            <w:r w:rsidR="00472BAB">
              <w:rPr>
                <w:rFonts w:asciiTheme="minorHAnsi" w:hAnsiTheme="minorHAnsi"/>
                <w:sz w:val="22"/>
                <w:szCs w:val="22"/>
              </w:rPr>
              <w:t xml:space="preserve"> </w:t>
            </w:r>
          </w:p>
        </w:tc>
        <w:tc>
          <w:tcPr>
            <w:tcW w:w="1360" w:type="dxa"/>
            <w:shd w:val="clear" w:color="auto" w:fill="auto"/>
            <w:vAlign w:val="center"/>
          </w:tcPr>
          <w:p w14:paraId="240875A4" w14:textId="518FBDBB" w:rsidR="006E17EC" w:rsidRPr="00E67C6D" w:rsidRDefault="003E2D5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487A5C" w14:paraId="59453870" w14:textId="77777777" w:rsidTr="006E17EC">
        <w:trPr>
          <w:cantSplit/>
          <w:tblHeader/>
        </w:trPr>
        <w:tc>
          <w:tcPr>
            <w:tcW w:w="2430" w:type="dxa"/>
            <w:shd w:val="clear" w:color="auto" w:fill="auto"/>
            <w:vAlign w:val="center"/>
          </w:tcPr>
          <w:p w14:paraId="57F1472D" w14:textId="52C63CAE" w:rsidR="006E17EC" w:rsidRPr="00E67C6D" w:rsidRDefault="00E67C6D"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Warranty and Aftercare</w:t>
            </w:r>
          </w:p>
        </w:tc>
        <w:tc>
          <w:tcPr>
            <w:tcW w:w="5367" w:type="dxa"/>
            <w:shd w:val="clear" w:color="auto" w:fill="auto"/>
          </w:tcPr>
          <w:p w14:paraId="375ED5B7" w14:textId="1F42F27F" w:rsidR="006E17EC" w:rsidRPr="00E67C6D" w:rsidRDefault="003E2D52"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Post completion support to check that contractors can provide support or maintenance services to handle any issues that may arise after the renovation is completed</w:t>
            </w:r>
          </w:p>
        </w:tc>
        <w:tc>
          <w:tcPr>
            <w:tcW w:w="1360" w:type="dxa"/>
            <w:shd w:val="clear" w:color="auto" w:fill="auto"/>
            <w:vAlign w:val="center"/>
          </w:tcPr>
          <w:p w14:paraId="4C399CE7" w14:textId="372E3255" w:rsidR="006E17EC" w:rsidRPr="00E67C6D" w:rsidRDefault="003E2D5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E67C6D" w:rsidRPr="00487A5C" w14:paraId="5380B0B8" w14:textId="77777777" w:rsidTr="006E17EC">
        <w:trPr>
          <w:cantSplit/>
          <w:tblHeader/>
        </w:trPr>
        <w:tc>
          <w:tcPr>
            <w:tcW w:w="2430" w:type="dxa"/>
            <w:shd w:val="clear" w:color="auto" w:fill="auto"/>
            <w:vAlign w:val="center"/>
          </w:tcPr>
          <w:p w14:paraId="30DC9FA2" w14:textId="439052AD" w:rsidR="00E67C6D" w:rsidRDefault="00E67C6D"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Tools &amp; Equipment</w:t>
            </w:r>
          </w:p>
        </w:tc>
        <w:tc>
          <w:tcPr>
            <w:tcW w:w="5367" w:type="dxa"/>
            <w:shd w:val="clear" w:color="auto" w:fill="auto"/>
          </w:tcPr>
          <w:p w14:paraId="1AE4E318" w14:textId="334DB2EF" w:rsidR="00E67C6D" w:rsidRPr="003E2D52" w:rsidRDefault="003E2D52" w:rsidP="003E2D52">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List of tools</w:t>
            </w:r>
            <w:r w:rsidR="00E207A4">
              <w:rPr>
                <w:rFonts w:asciiTheme="minorHAnsi" w:eastAsiaTheme="minorEastAsia" w:hAnsiTheme="minorHAnsi"/>
                <w:color w:val="000000"/>
                <w:sz w:val="22"/>
                <w:lang w:val="en-GB"/>
              </w:rPr>
              <w:t xml:space="preserve"> provided owned which are applicable for works</w:t>
            </w:r>
          </w:p>
        </w:tc>
        <w:tc>
          <w:tcPr>
            <w:tcW w:w="1360" w:type="dxa"/>
            <w:shd w:val="clear" w:color="auto" w:fill="auto"/>
            <w:vAlign w:val="center"/>
          </w:tcPr>
          <w:p w14:paraId="59E8D002" w14:textId="06CDAFDF" w:rsidR="00E67C6D" w:rsidRDefault="003E2D52"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2B621" w14:textId="77777777" w:rsidR="002815BC" w:rsidRDefault="002815BC">
      <w:r>
        <w:separator/>
      </w:r>
    </w:p>
  </w:endnote>
  <w:endnote w:type="continuationSeparator" w:id="0">
    <w:p w14:paraId="28BE2F7B" w14:textId="77777777" w:rsidR="002815BC" w:rsidRDefault="0028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4160C14" w:rsidR="00D15CF2" w:rsidRDefault="004878F3" w:rsidP="004878F3">
    <w:pPr>
      <w:pStyle w:val="Footer"/>
    </w:pPr>
    <w:r>
      <w:fldChar w:fldCharType="begin"/>
    </w:r>
    <w:r>
      <w:instrText xml:space="preserve"> DATE \@ "yyyy-MM-dd" </w:instrText>
    </w:r>
    <w:r>
      <w:fldChar w:fldCharType="separate"/>
    </w:r>
    <w:r w:rsidR="00121499">
      <w:rPr>
        <w:noProof/>
      </w:rPr>
      <w:t>2024-11-06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E60FF" w14:textId="77777777" w:rsidR="002815BC" w:rsidRDefault="002815BC">
      <w:r>
        <w:separator/>
      </w:r>
    </w:p>
  </w:footnote>
  <w:footnote w:type="continuationSeparator" w:id="0">
    <w:p w14:paraId="38BC9BBB" w14:textId="77777777" w:rsidR="002815BC" w:rsidRDefault="00281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0EFFA914"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121499">
      <w:rPr>
        <w:rStyle w:val="Strong"/>
        <w:rFonts w:asciiTheme="minorHAnsi" w:hAnsiTheme="minorHAnsi" w:cstheme="minorHAnsi"/>
        <w:szCs w:val="24"/>
      </w:rPr>
      <w:t>25</w:t>
    </w:r>
    <w:r w:rsidRPr="00E13925">
      <w:rPr>
        <w:rStyle w:val="Strong"/>
        <w:rFonts w:asciiTheme="minorHAnsi" w:hAnsiTheme="minorHAnsi" w:cstheme="minorHAnsi"/>
        <w:szCs w:val="24"/>
      </w:rPr>
      <w:t>-</w:t>
    </w:r>
    <w:r w:rsidR="00121499">
      <w:rPr>
        <w:rStyle w:val="Strong"/>
        <w:rFonts w:asciiTheme="minorHAnsi" w:hAnsiTheme="minorHAnsi" w:cstheme="minorHAnsi"/>
        <w:szCs w:val="24"/>
      </w:rPr>
      <w:t>W001</w:t>
    </w:r>
    <w:r w:rsidRPr="00E13925">
      <w:rPr>
        <w:rStyle w:val="Strong"/>
        <w:rFonts w:asciiTheme="minorHAnsi" w:hAnsiTheme="minorHAnsi" w:cstheme="minorHAnsi"/>
        <w:szCs w:val="24"/>
      </w:rPr>
      <w:t>-</w:t>
    </w:r>
    <w:r w:rsidR="00121499">
      <w:rPr>
        <w:rStyle w:val="Strong"/>
        <w:rFonts w:asciiTheme="minorHAnsi" w:hAnsiTheme="minorHAnsi" w:cstheme="minorHAnsi"/>
        <w:szCs w:val="24"/>
      </w:rPr>
      <w:t>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3AF46B36"/>
    <w:multiLevelType w:val="hybridMultilevel"/>
    <w:tmpl w:val="8F02A9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52342345">
    <w:abstractNumId w:val="2"/>
  </w:num>
  <w:num w:numId="2" w16cid:durableId="1308978203">
    <w:abstractNumId w:val="8"/>
  </w:num>
  <w:num w:numId="3" w16cid:durableId="1227378413">
    <w:abstractNumId w:val="7"/>
  </w:num>
  <w:num w:numId="4" w16cid:durableId="1770127513">
    <w:abstractNumId w:val="6"/>
  </w:num>
  <w:num w:numId="5" w16cid:durableId="1714959714">
    <w:abstractNumId w:val="0"/>
  </w:num>
  <w:num w:numId="6" w16cid:durableId="1682850087">
    <w:abstractNumId w:val="5"/>
  </w:num>
  <w:num w:numId="7" w16cid:durableId="1728070480">
    <w:abstractNumId w:val="1"/>
  </w:num>
  <w:num w:numId="8" w16cid:durableId="981737105">
    <w:abstractNumId w:val="4"/>
  </w:num>
  <w:num w:numId="9" w16cid:durableId="20094360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0C2C"/>
    <w:rsid w:val="00111681"/>
    <w:rsid w:val="00114C10"/>
    <w:rsid w:val="001161C7"/>
    <w:rsid w:val="00116BCC"/>
    <w:rsid w:val="00117211"/>
    <w:rsid w:val="00117419"/>
    <w:rsid w:val="0012149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5BC"/>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557B"/>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2D52"/>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2E5C"/>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2BAB"/>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B1B"/>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3AD4"/>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5E4"/>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2879"/>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834"/>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07A4"/>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67C6D"/>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32</TotalTime>
  <Pages>4</Pages>
  <Words>804</Words>
  <Characters>4583</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2016-10-18T02:57:00Z</cp:lastPrinted>
  <dcterms:created xsi:type="dcterms:W3CDTF">2020-08-26T13:47:00Z</dcterms:created>
  <dcterms:modified xsi:type="dcterms:W3CDTF">2024-11-06T05:05:00Z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